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77" w:rsidRPr="00365277" w:rsidRDefault="00365277" w:rsidP="00365277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365277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Культурное пространство Европы и культура Руси 6 класс</w:t>
      </w:r>
    </w:p>
    <w:p w:rsidR="00365277" w:rsidRPr="00365277" w:rsidRDefault="00365277" w:rsidP="00365277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365277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Культурное пространство Европы и культура Руси для учащихся 6 класса с ответами. Те</w:t>
      </w:r>
      <w:proofErr w:type="gramStart"/>
      <w:r w:rsidRPr="00365277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365277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365277" w:rsidRPr="00365277" w:rsidRDefault="00365277" w:rsidP="00365277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365277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Огромное влияние на историю Руси оказала Византия. Некоторые историки считают первым европейским уни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верситетом школу в </w:t>
        </w:r>
        <w:proofErr w:type="spell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Магнаврском</w:t>
        </w:r>
        <w:proofErr w:type="spell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дворце Константинопо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ля, открытую 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855 г.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862 г.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980 г.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988 г.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характеристики, которые отно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сятся к Каролингскому Возрождению. Запишите цифры, под которыми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Возрождение относится к правлению императора Кар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ла Великого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Каролингское Возрождение началось в XII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целью Карла Великого было воссоздание Римской им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перии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целью Карла Великого было стремление реконструиро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вать правление египетских фараонов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эпоху Каролингского Возрождения был создан новый стиль архитектуры, будущий готический стиль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 эпоху Каролингского Возрождения при монастырях активно переписывалась книги</w:t>
        </w:r>
        <w:proofErr w:type="gramEnd"/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Университет в Болонье, первый непрерывно существую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щий университет в Европе, появился 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IX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XI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XIII в.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Изображение, сделанное водяными красками по мокрой штукатурке, называется __________.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Одна из самых древних сохранившихся рукописных книг — Остромирово Евангелие — была создана в XI в. для посадника города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Киева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Чернигова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Новгорода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Смоленска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365277" w:rsidRPr="00365277" w:rsidRDefault="00365277" w:rsidP="00365277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365277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миниатюра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былина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береста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пергамент</w:t>
        </w:r>
      </w:ins>
    </w:p>
    <w:p w:rsidR="00365277" w:rsidRPr="00365277" w:rsidRDefault="00365277" w:rsidP="00365277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365277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материал для написания книг из выделанной телячьей кожи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специально обработанная берёзо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вая кора, которая использовалась для письма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жанр устного народного творче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ства, героический эпос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небольшой рисунок в старинной книге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Автором «Повести временных лет», древнейшей русской летописи, считается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Иларион</w:t>
        </w:r>
        <w:proofErr w:type="spell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Нестор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Антоний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Пимен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Тип храма в древнерусском зодчестве, центральный купол которого расположен над пересечением двух главных по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мещений храма, в плане образующих крест, получил название __________.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термина, которые относятся к ювелирному искусству. Запишите цифры, под которыми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зернь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житие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пергамент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скань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эмаль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неф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10.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положения, которые относятся к собору Святой Софии в Киеве. Запишите цифры, под которыми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самая известная мозаика собора — Богородица Неру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шимая Стена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в соборе находится изображение семьи Ярослава </w:t>
        </w:r>
        <w:proofErr w:type="spell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у</w:t>
        </w:r>
        <w:proofErr w:type="spell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</w:t>
        </w:r>
        <w:proofErr w:type="gram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дрого</w:t>
        </w:r>
        <w:proofErr w:type="spell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собор Святой Софии — однокупольная церковь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собор построен строго по византийским канонам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стены храма покрыты фресками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собор был построен в XII в.</w:t>
        </w:r>
      </w:ins>
    </w:p>
    <w:p w:rsidR="00365277" w:rsidRPr="00365277" w:rsidRDefault="00365277" w:rsidP="00365277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7" w:author="Unknown">
        <w:r w:rsidRPr="00365277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Византия оказала огромное влияние на историю Руси. Византийская культура, как считают историки, является наследницей великой культуры эпохи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Арабского халифата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Античности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Франкского государства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Древнего Китая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позиции, которые относятся к эпохе Каролингского Возрождения. Запишите цифры, под которыми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открытие Академии при дворе императора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усиление влияния общины на жизнь императорского двора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экстенсивное развитие сельского хозяйства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возникновение нового стиля архитектуры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5) развитие </w:t>
        </w:r>
        <w:proofErr w:type="spell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книгописания</w:t>
        </w:r>
        <w:proofErr w:type="spell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монастырях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закрытие школ и больниц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полагают историки, одним из первых университетов в Европе был университет в городе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Париже</w:t>
        </w:r>
        <w:proofErr w:type="gram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Болонье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Лондоне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Мадриде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Жанр произведения, повествующего о жизни святого, называется __________.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Одной из самых древних сохранившихся книг в истории Древней Руси считается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Апостол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Судебник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Русская</w:t>
        </w:r>
        <w:proofErr w:type="gram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Правда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Остромирово Евангелие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365277" w:rsidRPr="00365277" w:rsidRDefault="00365277" w:rsidP="00365277">
      <w:pPr>
        <w:shd w:val="clear" w:color="auto" w:fill="FFFFFF"/>
        <w:spacing w:after="390" w:line="315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1" w:author="Unknown">
        <w:r w:rsidRPr="00365277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былина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граффити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пергамент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устав</w:t>
        </w:r>
      </w:ins>
    </w:p>
    <w:p w:rsidR="00365277" w:rsidRPr="00365277" w:rsidRDefault="00365277" w:rsidP="00365277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365277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Значение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вид древнерусского письма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материал для письма из выделан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ной телячьей кожи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надписи на стенах храмов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жанр устного народного творчества, героический эпос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Древнейшая русская летопись «Повесть временных лет» была создана 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IX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XI в.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XII в.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Художественное произведение малых размеров, иллюстрация к летописи называется __________.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три термина, которые относятся к вооружению Древней Руси. Запишите цифры, под кото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борона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рало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кольчуга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фреска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копьё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щит</w:t>
        </w:r>
      </w:ins>
    </w:p>
    <w:p w:rsidR="00365277" w:rsidRPr="00365277" w:rsidRDefault="00365277" w:rsidP="00365277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65277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положения, которые относятся к собору Святой Софии в Новгороде. Запишите цифры, под которыми они указаны.</w:t>
        </w:r>
      </w:ins>
    </w:p>
    <w:p w:rsidR="00365277" w:rsidRPr="00365277" w:rsidRDefault="00365277" w:rsidP="00365277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в соборе тринадцать куполов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главное украшение собора — мозаика Богородица Н</w:t>
        </w:r>
        <w:proofErr w:type="gramStart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е-</w:t>
        </w:r>
        <w:proofErr w:type="gramEnd"/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рушимая Стена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стены собора сложены из известняка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стены собора украшают фрески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соборе пять куполов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 соборе огромное количество мозаик</w:t>
        </w:r>
      </w:ins>
    </w:p>
    <w:p w:rsidR="00365277" w:rsidRPr="00365277" w:rsidRDefault="00365277" w:rsidP="00365277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365277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Культурное пространство Европы и культура Руси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65277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2-136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 фреска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6-4321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крестово-купольный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9-145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10-125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65277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2-145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 житие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6-4321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миниатюра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9-356</w:t>
        </w:r>
        <w:r w:rsidRPr="00365277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10-345</w:t>
        </w:r>
      </w:ins>
    </w:p>
    <w:p w:rsidR="005A3D54" w:rsidRDefault="005A3D54">
      <w:bookmarkStart w:id="94" w:name="_GoBack"/>
      <w:bookmarkEnd w:id="94"/>
    </w:p>
    <w:sectPr w:rsidR="005A3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D9"/>
    <w:rsid w:val="00365277"/>
    <w:rsid w:val="00462BD9"/>
    <w:rsid w:val="005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52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52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52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277"/>
    <w:rPr>
      <w:b/>
      <w:bCs/>
    </w:rPr>
  </w:style>
  <w:style w:type="character" w:customStyle="1" w:styleId="apple-converted-space">
    <w:name w:val="apple-converted-space"/>
    <w:basedOn w:val="a0"/>
    <w:rsid w:val="00365277"/>
  </w:style>
  <w:style w:type="paragraph" w:customStyle="1" w:styleId="sertxt">
    <w:name w:val="sertxt"/>
    <w:basedOn w:val="a"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52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52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2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52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277"/>
    <w:rPr>
      <w:b/>
      <w:bCs/>
    </w:rPr>
  </w:style>
  <w:style w:type="character" w:customStyle="1" w:styleId="apple-converted-space">
    <w:name w:val="apple-converted-space"/>
    <w:basedOn w:val="a0"/>
    <w:rsid w:val="00365277"/>
  </w:style>
  <w:style w:type="paragraph" w:customStyle="1" w:styleId="sertxt">
    <w:name w:val="sertxt"/>
    <w:basedOn w:val="a"/>
    <w:rsid w:val="0036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337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95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737</Words>
  <Characters>4203</Characters>
  <Application>Microsoft Office Word</Application>
  <DocSecurity>0</DocSecurity>
  <Lines>35</Lines>
  <Paragraphs>9</Paragraphs>
  <ScaleCrop>false</ScaleCrop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2019-02-27T06:18:00Z</dcterms:created>
  <dcterms:modified xsi:type="dcterms:W3CDTF">2019-02-27T06:18:00Z</dcterms:modified>
</cp:coreProperties>
</file>